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131CFB" w:rsidRPr="00131CFB" w14:paraId="38F83203" w14:textId="77777777" w:rsidTr="00131CF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3202" w14:textId="05BEC198" w:rsidR="00131CFB" w:rsidRPr="00131CFB" w:rsidRDefault="00131CFB" w:rsidP="00AB5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Údaje zasielané </w:t>
            </w:r>
            <w:r w:rsidR="00E2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žiadate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ľom na e-mailový kontakt: </w:t>
            </w:r>
            <w:hyperlink r:id="rId10" w:history="1">
              <w:r w:rsidRPr="00131CFB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131CFB" w:rsidRPr="00131CFB" w14:paraId="38F83206" w14:textId="77777777" w:rsidTr="00131CF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5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09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7" w14:textId="1E009CD9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8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B5FCF" w:rsidRPr="00131CFB" w14:paraId="6ADE69A0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18D1012" w14:textId="33C18AEF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BAE5ACD" w14:textId="77777777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C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38F8320A" w14:textId="1E319E4E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ITMS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2014+</w:t>
            </w:r>
            <w:r w:rsidR="00AB5FCF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8F8320B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F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D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E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2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0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1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5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3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8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6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esto zverejnenia výzvy na súťaž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7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B" w14:textId="77777777" w:rsidTr="00131CF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9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9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A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8F8321C" w14:textId="77777777" w:rsidR="00CE78AE" w:rsidRDefault="00CE78AE" w:rsidP="00AB5FCF">
      <w:bookmarkStart w:id="12" w:name="_GoBack"/>
      <w:bookmarkEnd w:id="12"/>
    </w:p>
    <w:sectPr w:rsidR="00CE78AE" w:rsidSect="00512B4A">
      <w:headerReference w:type="default" r:id="rId11"/>
      <w:footerReference w:type="default" r:id="rId12"/>
      <w:pgSz w:w="16838" w:h="11906" w:orient="landscape"/>
      <w:pgMar w:top="1984" w:right="1417" w:bottom="1417" w:left="1417" w:header="426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C43A6" w14:textId="77777777" w:rsidR="005E591A" w:rsidRDefault="005E591A" w:rsidP="00131CFB">
      <w:pPr>
        <w:spacing w:after="0" w:line="240" w:lineRule="auto"/>
      </w:pPr>
      <w:r>
        <w:separator/>
      </w:r>
    </w:p>
  </w:endnote>
  <w:endnote w:type="continuationSeparator" w:id="0">
    <w:p w14:paraId="2B1EB584" w14:textId="77777777" w:rsidR="005E591A" w:rsidRDefault="005E591A" w:rsidP="00131CFB">
      <w:pPr>
        <w:spacing w:after="0" w:line="240" w:lineRule="auto"/>
      </w:pPr>
      <w:r>
        <w:continuationSeparator/>
      </w:r>
    </w:p>
  </w:endnote>
  <w:endnote w:type="continuationNotice" w:id="1">
    <w:p w14:paraId="5B24EF6E" w14:textId="77777777" w:rsidR="005E591A" w:rsidRDefault="005E59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5" w14:textId="7BC185A5" w:rsidR="00131CFB" w:rsidRPr="00131CFB" w:rsidRDefault="00131CFB" w:rsidP="00131CFB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sz w:val="24"/>
      </w:rPr>
    </w:pPr>
    <w:r w:rsidRPr="00131CFB">
      <w:rPr>
        <w:rFonts w:ascii="Times New Roman" w:hAnsi="Times New Roman" w:cs="Times New Roman"/>
        <w:sz w:val="24"/>
      </w:rPr>
      <w:t xml:space="preserve">Strana </w:t>
    </w:r>
    <w:sdt>
      <w:sdtPr>
        <w:rPr>
          <w:rFonts w:ascii="Times New Roman" w:hAnsi="Times New Roman" w:cs="Times New Roman"/>
          <w:sz w:val="24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131CFB">
          <w:rPr>
            <w:rFonts w:ascii="Times New Roman" w:hAnsi="Times New Roman" w:cs="Times New Roman"/>
            <w:sz w:val="24"/>
          </w:rPr>
          <w:fldChar w:fldCharType="begin"/>
        </w:r>
        <w:r w:rsidRPr="00131CFB">
          <w:rPr>
            <w:rFonts w:ascii="Times New Roman" w:hAnsi="Times New Roman" w:cs="Times New Roman"/>
            <w:sz w:val="24"/>
          </w:rPr>
          <w:instrText>PAGE   \* MERGEFORMAT</w:instrText>
        </w:r>
        <w:r w:rsidRPr="00131CFB">
          <w:rPr>
            <w:rFonts w:ascii="Times New Roman" w:hAnsi="Times New Roman" w:cs="Times New Roman"/>
            <w:sz w:val="24"/>
          </w:rPr>
          <w:fldChar w:fldCharType="separate"/>
        </w:r>
        <w:r w:rsidR="00427F44">
          <w:rPr>
            <w:rFonts w:ascii="Times New Roman" w:hAnsi="Times New Roman" w:cs="Times New Roman"/>
            <w:noProof/>
            <w:sz w:val="24"/>
          </w:rPr>
          <w:t>1</w:t>
        </w:r>
        <w:r w:rsidRPr="00131CFB">
          <w:rPr>
            <w:rFonts w:ascii="Times New Roman" w:hAnsi="Times New Roman" w:cs="Times New Roman"/>
            <w:sz w:val="24"/>
          </w:rPr>
          <w:fldChar w:fldCharType="end"/>
        </w:r>
      </w:sdtContent>
    </w:sdt>
    <w:r w:rsidR="00B2208E">
      <w:rPr>
        <w:rFonts w:ascii="Times New Roman" w:hAnsi="Times New Roman" w:cs="Times New Roman"/>
        <w:sz w:val="24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E4B57" w14:textId="77777777" w:rsidR="005E591A" w:rsidRDefault="005E591A" w:rsidP="00131CFB">
      <w:pPr>
        <w:spacing w:after="0" w:line="240" w:lineRule="auto"/>
      </w:pPr>
      <w:r>
        <w:separator/>
      </w:r>
    </w:p>
  </w:footnote>
  <w:footnote w:type="continuationSeparator" w:id="0">
    <w:p w14:paraId="5C763165" w14:textId="77777777" w:rsidR="005E591A" w:rsidRDefault="005E591A" w:rsidP="00131CFB">
      <w:pPr>
        <w:spacing w:after="0" w:line="240" w:lineRule="auto"/>
      </w:pPr>
      <w:r>
        <w:continuationSeparator/>
      </w:r>
    </w:p>
  </w:footnote>
  <w:footnote w:type="continuationNotice" w:id="1">
    <w:p w14:paraId="09AF69EA" w14:textId="77777777" w:rsidR="005E591A" w:rsidRDefault="005E591A">
      <w:pPr>
        <w:spacing w:after="0" w:line="240" w:lineRule="auto"/>
      </w:pPr>
    </w:p>
  </w:footnote>
  <w:footnote w:id="2">
    <w:p w14:paraId="38F83228" w14:textId="77777777" w:rsidR="00131CFB" w:rsidRPr="00131CFB" w:rsidRDefault="00131CFB" w:rsidP="00131CFB">
      <w:pPr>
        <w:pStyle w:val="Textpoznmkypodiarou"/>
        <w:ind w:left="142" w:hanging="142"/>
        <w:rPr>
          <w:rFonts w:ascii="Times New Roman" w:hAnsi="Times New Roman" w:cs="Times New Roman"/>
          <w:b/>
        </w:rPr>
      </w:pPr>
      <w:r w:rsidRPr="00131CFB">
        <w:rPr>
          <w:rFonts w:ascii="Times New Roman" w:hAnsi="Times New Roman" w:cs="Times New Roman"/>
          <w:b/>
        </w:rPr>
        <w:t>Vysvetlivky:</w:t>
      </w:r>
    </w:p>
    <w:p w14:paraId="38F83229" w14:textId="61CDC403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názov zákazky zhodný s tým, ktorý je uvádzaný vo výzve na </w:t>
      </w:r>
      <w:del w:id="0" w:author="Autor">
        <w:r w:rsidRPr="00131CFB" w:rsidDel="00543F24">
          <w:rPr>
            <w:rFonts w:ascii="Times New Roman" w:hAnsi="Times New Roman" w:cs="Times New Roman"/>
          </w:rPr>
          <w:delText>súťaž</w:delText>
        </w:r>
        <w:r w:rsidR="00AB5FCF" w:rsidDel="00543F24">
          <w:rPr>
            <w:rFonts w:ascii="Times New Roman" w:hAnsi="Times New Roman" w:cs="Times New Roman"/>
          </w:rPr>
          <w:delText xml:space="preserve">(výzva na </w:delText>
        </w:r>
      </w:del>
      <w:r w:rsidR="00AB5FCF">
        <w:rPr>
          <w:rFonts w:ascii="Times New Roman" w:hAnsi="Times New Roman" w:cs="Times New Roman"/>
        </w:rPr>
        <w:t>predkladanie ponúk</w:t>
      </w:r>
      <w:del w:id="1" w:author="Autor">
        <w:r w:rsidR="00AB5FCF" w:rsidDel="00543F24">
          <w:rPr>
            <w:rFonts w:ascii="Times New Roman" w:hAnsi="Times New Roman" w:cs="Times New Roman"/>
          </w:rPr>
          <w:delText>)</w:delText>
        </w:r>
      </w:del>
      <w:r w:rsidRPr="00131CFB">
        <w:rPr>
          <w:rFonts w:ascii="Times New Roman" w:hAnsi="Times New Roman" w:cs="Times New Roman"/>
        </w:rPr>
        <w:t xml:space="preserve">. Pokiaľ výzva na </w:t>
      </w:r>
      <w:del w:id="2" w:author="Autor">
        <w:r w:rsidRPr="00131CFB" w:rsidDel="00543F24">
          <w:rPr>
            <w:rFonts w:ascii="Times New Roman" w:hAnsi="Times New Roman" w:cs="Times New Roman"/>
          </w:rPr>
          <w:delText xml:space="preserve">súťaž </w:delText>
        </w:r>
      </w:del>
      <w:ins w:id="3" w:author="Autor">
        <w:r w:rsidR="00543F24">
          <w:rPr>
            <w:rFonts w:ascii="Times New Roman" w:hAnsi="Times New Roman" w:cs="Times New Roman"/>
          </w:rPr>
          <w:t>predkladanie ponúk</w:t>
        </w:r>
        <w:r w:rsidR="00543F24" w:rsidRPr="00131CFB">
          <w:rPr>
            <w:rFonts w:ascii="Times New Roman" w:hAnsi="Times New Roman" w:cs="Times New Roman"/>
          </w:rPr>
          <w:t xml:space="preserve"> </w:t>
        </w:r>
      </w:ins>
      <w:r w:rsidRPr="00131CFB">
        <w:rPr>
          <w:rFonts w:ascii="Times New Roman" w:hAnsi="Times New Roman" w:cs="Times New Roman"/>
        </w:rPr>
        <w:t>neobsahuje samostatný údaj „názov zákazky“, uvedie sa stručný popis predmetu zákazky. Názov zákazky by mal jasne vystihovať samotný predmet zákazky.</w:t>
      </w:r>
    </w:p>
  </w:footnote>
  <w:footnote w:id="3">
    <w:p w14:paraId="38F8322A" w14:textId="6FCA5DA1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Uvedie sa celý názov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 xml:space="preserve"> (nie skratky), pričom má sa za to, že "prijímateľ" je v tomto  prípade zároveň verejný obstarávateľ/obstarávateľa alebo osoba podľa § </w:t>
      </w:r>
      <w:r w:rsidR="0074244C">
        <w:rPr>
          <w:rFonts w:ascii="Times New Roman" w:hAnsi="Times New Roman" w:cs="Times New Roman"/>
        </w:rPr>
        <w:t>8</w:t>
      </w:r>
      <w:r w:rsidRPr="00131CFB">
        <w:rPr>
          <w:rFonts w:ascii="Times New Roman" w:hAnsi="Times New Roman" w:cs="Times New Roman"/>
        </w:rPr>
        <w:t xml:space="preserve"> zákona o verejnom obstarávaní.</w:t>
      </w:r>
    </w:p>
  </w:footnote>
  <w:footnote w:id="4">
    <w:p w14:paraId="04367E25" w14:textId="664A53DC" w:rsidR="00AB5FCF" w:rsidRDefault="00AB5F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45103B">
        <w:rPr>
          <w:rFonts w:ascii="Times New Roman" w:hAnsi="Times New Roman" w:cs="Times New Roman"/>
        </w:rPr>
        <w:t>V prípade, že projekt nemá pridelené identifikačné číslo v</w:t>
      </w:r>
      <w:r>
        <w:rPr>
          <w:rFonts w:ascii="Times New Roman" w:hAnsi="Times New Roman" w:cs="Times New Roman"/>
        </w:rPr>
        <w:t> </w:t>
      </w:r>
      <w:r w:rsidRPr="0045103B">
        <w:rPr>
          <w:rFonts w:ascii="Times New Roman" w:hAnsi="Times New Roman" w:cs="Times New Roman"/>
        </w:rPr>
        <w:t>ITMS</w:t>
      </w:r>
      <w:r>
        <w:rPr>
          <w:rFonts w:ascii="Times New Roman" w:hAnsi="Times New Roman" w:cs="Times New Roman"/>
        </w:rPr>
        <w:t>2014</w:t>
      </w:r>
      <w:r w:rsidRPr="00AB5FCF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, u</w:t>
      </w:r>
      <w:r w:rsidRPr="00131CFB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edie sa informácia: „</w:t>
      </w:r>
      <w:r w:rsidRPr="00787A05">
        <w:rPr>
          <w:rFonts w:ascii="Times New Roman" w:hAnsi="Times New Roman" w:cs="Times New Roman"/>
        </w:rPr>
        <w:t>nie je možné uviesť, nakoľko nie je podpísaná zmluva o</w:t>
      </w:r>
      <w:r>
        <w:rPr>
          <w:rFonts w:ascii="Times New Roman" w:hAnsi="Times New Roman" w:cs="Times New Roman"/>
        </w:rPr>
        <w:t> </w:t>
      </w:r>
      <w:r w:rsidRPr="00787A05">
        <w:rPr>
          <w:rFonts w:ascii="Times New Roman" w:hAnsi="Times New Roman" w:cs="Times New Roman"/>
        </w:rPr>
        <w:t>NFP</w:t>
      </w:r>
      <w:r>
        <w:rPr>
          <w:rFonts w:ascii="Times New Roman" w:hAnsi="Times New Roman" w:cs="Times New Roman"/>
        </w:rPr>
        <w:t xml:space="preserve">“. </w:t>
      </w:r>
      <w:r w:rsidRPr="00787A05">
        <w:rPr>
          <w:rFonts w:ascii="Times New Roman" w:hAnsi="Times New Roman" w:cs="Times New Roman"/>
        </w:rPr>
        <w:t>Textácia má odporúčací charakter, verejný obstarávateľ/obstarávateľ</w:t>
      </w:r>
      <w:r>
        <w:rPr>
          <w:rFonts w:ascii="Times New Roman" w:hAnsi="Times New Roman" w:cs="Times New Roman"/>
        </w:rPr>
        <w:t>/osoba podľa § 8</w:t>
      </w:r>
      <w:r w:rsidRPr="00787A05">
        <w:rPr>
          <w:rFonts w:ascii="Times New Roman" w:hAnsi="Times New Roman" w:cs="Times New Roman"/>
        </w:rPr>
        <w:t xml:space="preserve"> môže zvoliť inú obsahovo podobnú textáciu.</w:t>
      </w:r>
    </w:p>
  </w:footnote>
  <w:footnote w:id="5">
    <w:p w14:paraId="38F8322B" w14:textId="7208DAC9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celá adresa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>.</w:t>
      </w:r>
    </w:p>
  </w:footnote>
  <w:footnote w:id="6">
    <w:p w14:paraId="38F8322C" w14:textId="5147D9A8" w:rsidR="00131CFB" w:rsidRPr="00131CFB" w:rsidRDefault="00131CFB" w:rsidP="00131CFB">
      <w:pPr>
        <w:pStyle w:val="Textpoznmkypodiarou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>vedie sa IČO prijímateľa</w:t>
      </w:r>
      <w:r w:rsidR="00953AC5">
        <w:rPr>
          <w:rFonts w:ascii="Times New Roman" w:hAnsi="Times New Roman" w:cs="Times New Roman"/>
        </w:rPr>
        <w:t>/partnera/žiadateľa</w:t>
      </w:r>
      <w:r>
        <w:rPr>
          <w:rFonts w:ascii="Times New Roman" w:hAnsi="Times New Roman" w:cs="Times New Roman"/>
        </w:rPr>
        <w:t>.</w:t>
      </w:r>
    </w:p>
  </w:footnote>
  <w:footnote w:id="7">
    <w:p w14:paraId="38F8322D" w14:textId="22300A5A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dátum zhodný s dátumom predkladania ponúk uvedeným vo výzve na </w:t>
      </w:r>
      <w:del w:id="4" w:author="Autor">
        <w:r w:rsidRPr="00131CFB" w:rsidDel="00543F24">
          <w:rPr>
            <w:rFonts w:ascii="Times New Roman" w:hAnsi="Times New Roman" w:cs="Times New Roman"/>
          </w:rPr>
          <w:delText>súťaž</w:delText>
        </w:r>
      </w:del>
      <w:ins w:id="5" w:author="Autor">
        <w:r w:rsidR="00543F24">
          <w:rPr>
            <w:rFonts w:ascii="Times New Roman" w:hAnsi="Times New Roman" w:cs="Times New Roman"/>
          </w:rPr>
          <w:t>predkladanie ponúk</w:t>
        </w:r>
      </w:ins>
      <w:r w:rsidRPr="00131CFB">
        <w:rPr>
          <w:rFonts w:ascii="Times New Roman" w:hAnsi="Times New Roman" w:cs="Times New Roman"/>
        </w:rPr>
        <w:t xml:space="preserve">. Tento dátum musí byť určený tak, že dĺžka lehoty na predkladanie ponúk bude minimálne </w:t>
      </w:r>
      <w:del w:id="6" w:author="Autor">
        <w:r w:rsidR="00AB5FCF" w:rsidDel="00543F24">
          <w:rPr>
            <w:rFonts w:ascii="Times New Roman" w:hAnsi="Times New Roman" w:cs="Times New Roman"/>
          </w:rPr>
          <w:delText xml:space="preserve">celých </w:delText>
        </w:r>
      </w:del>
      <w:r w:rsidRPr="00131CFB">
        <w:rPr>
          <w:rFonts w:ascii="Times New Roman" w:hAnsi="Times New Roman" w:cs="Times New Roman"/>
        </w:rPr>
        <w:t xml:space="preserve">5 pracovných dní </w:t>
      </w:r>
      <w:ins w:id="7" w:author="Autor">
        <w:r w:rsidR="00543F24">
          <w:rPr>
            <w:rFonts w:ascii="Times New Roman" w:hAnsi="Times New Roman" w:cs="Times New Roman"/>
          </w:rPr>
          <w:t>odo dňa zverejnenia výzvy na predkladanie ponúk</w:t>
        </w:r>
        <w:r w:rsidR="00543F24" w:rsidRPr="00131CFB">
          <w:rPr>
            <w:rFonts w:ascii="Times New Roman" w:hAnsi="Times New Roman" w:cs="Times New Roman"/>
          </w:rPr>
          <w:t xml:space="preserve"> </w:t>
        </w:r>
        <w:r w:rsidR="00543F24">
          <w:rPr>
            <w:rFonts w:ascii="Times New Roman" w:hAnsi="Times New Roman" w:cs="Times New Roman"/>
          </w:rPr>
          <w:t>na webovom sídle prijímateľa alebo inom vhodnom webovom sídle.</w:t>
        </w:r>
        <w:r w:rsidR="00543F24">
          <w:rPr>
            <w:rFonts w:ascii="Times New Roman" w:hAnsi="Times New Roman" w:cs="Times New Roman"/>
          </w:rPr>
          <w:t xml:space="preserve"> </w:t>
        </w:r>
      </w:ins>
      <w:del w:id="8" w:author="Autor">
        <w:r w:rsidRPr="00131CFB" w:rsidDel="00543F24">
          <w:rPr>
            <w:rFonts w:ascii="Times New Roman" w:hAnsi="Times New Roman" w:cs="Times New Roman"/>
          </w:rPr>
          <w:delText xml:space="preserve">po dni, v ktorom bola výzva na súťaž </w:delText>
        </w:r>
      </w:del>
      <w:r w:rsidRPr="00131CFB">
        <w:rPr>
          <w:rFonts w:ascii="Times New Roman" w:hAnsi="Times New Roman" w:cs="Times New Roman"/>
        </w:rPr>
        <w:t>zverejnená na stránke verejného obstarávateľa. Do lehoty sa nezapočítava deň zverejnenia.</w:t>
      </w:r>
    </w:p>
  </w:footnote>
  <w:footnote w:id="8">
    <w:p w14:paraId="38F8322E" w14:textId="3E16C83B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</w:t>
      </w:r>
      <w:proofErr w:type="spellStart"/>
      <w:r w:rsidRPr="00131CFB">
        <w:rPr>
          <w:rFonts w:ascii="Times New Roman" w:hAnsi="Times New Roman" w:cs="Times New Roman"/>
        </w:rPr>
        <w:t>link</w:t>
      </w:r>
      <w:proofErr w:type="spellEnd"/>
      <w:r w:rsidRPr="00131CFB">
        <w:rPr>
          <w:rFonts w:ascii="Times New Roman" w:hAnsi="Times New Roman" w:cs="Times New Roman"/>
        </w:rPr>
        <w:t xml:space="preserve"> (presná internetová adresa) na miesto zverejnenia výzvy na </w:t>
      </w:r>
      <w:del w:id="9" w:author="Autor">
        <w:r w:rsidRPr="00131CFB" w:rsidDel="00543F24">
          <w:rPr>
            <w:rFonts w:ascii="Times New Roman" w:hAnsi="Times New Roman" w:cs="Times New Roman"/>
          </w:rPr>
          <w:delText xml:space="preserve">súťaž </w:delText>
        </w:r>
      </w:del>
      <w:ins w:id="10" w:author="Autor">
        <w:r w:rsidR="00543F24">
          <w:rPr>
            <w:rFonts w:ascii="Times New Roman" w:hAnsi="Times New Roman" w:cs="Times New Roman"/>
          </w:rPr>
          <w:t>predkladanie ponúk</w:t>
        </w:r>
        <w:r w:rsidR="00543F24" w:rsidRPr="00131CFB">
          <w:rPr>
            <w:rFonts w:ascii="Times New Roman" w:hAnsi="Times New Roman" w:cs="Times New Roman"/>
          </w:rPr>
          <w:t xml:space="preserve"> </w:t>
        </w:r>
      </w:ins>
      <w:r w:rsidRPr="00131CFB">
        <w:rPr>
          <w:rFonts w:ascii="Times New Roman" w:hAnsi="Times New Roman" w:cs="Times New Roman"/>
        </w:rPr>
        <w:t>na webovom sídle prijímateľa</w:t>
      </w:r>
      <w:ins w:id="11" w:author="Autor">
        <w:r w:rsidR="00543F24">
          <w:rPr>
            <w:rFonts w:ascii="Times New Roman" w:hAnsi="Times New Roman" w:cs="Times New Roman"/>
          </w:rPr>
          <w:t>, alebo</w:t>
        </w:r>
        <w:r w:rsidR="00543F24">
          <w:rPr>
            <w:rFonts w:ascii="Times New Roman" w:hAnsi="Times New Roman" w:cs="Times New Roman"/>
          </w:rPr>
          <w:t xml:space="preserve"> na inom vhodnom webovom sídle</w:t>
        </w:r>
      </w:ins>
      <w:r w:rsidRPr="00131CFB">
        <w:rPr>
          <w:rFonts w:ascii="Times New Roman" w:hAnsi="Times New Roman" w:cs="Times New Roman"/>
        </w:rPr>
        <w:t>. Tento odkaz je potrebné uviesť čo najpresnejšie na samotný dokument, nie všeobecne napr. odkazom na stránku obce alebo organizácie.</w:t>
      </w:r>
    </w:p>
  </w:footnote>
  <w:footnote w:id="9">
    <w:p w14:paraId="38F8322F" w14:textId="6492667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131CFB">
        <w:rPr>
          <w:rFonts w:ascii="Times New Roman" w:hAnsi="Times New Roman" w:cs="Times New Roman"/>
        </w:rPr>
        <w:t>evypĺňa prijímateľ</w:t>
      </w:r>
      <w:r w:rsidR="00AB5FCF">
        <w:rPr>
          <w:rFonts w:ascii="Times New Roman" w:hAnsi="Times New Roman" w:cs="Times New Roman"/>
        </w:rPr>
        <w:t>/partner/žiadateľ</w:t>
      </w:r>
      <w:r w:rsidRPr="00131CFB">
        <w:rPr>
          <w:rFonts w:ascii="Times New Roman" w:hAnsi="Times New Roman" w:cs="Times New Roman"/>
        </w:rPr>
        <w:t xml:space="preserve">, ale </w:t>
      </w:r>
      <w:proofErr w:type="spellStart"/>
      <w:r w:rsidRPr="00131CFB">
        <w:rPr>
          <w:rFonts w:ascii="Times New Roman" w:hAnsi="Times New Roman" w:cs="Times New Roman"/>
        </w:rPr>
        <w:t>zverejňovateľ</w:t>
      </w:r>
      <w:proofErr w:type="spellEnd"/>
      <w:r w:rsidRPr="00131CFB">
        <w:rPr>
          <w:rFonts w:ascii="Times New Roman" w:hAnsi="Times New Roman" w:cs="Times New Roman"/>
        </w:rPr>
        <w:t xml:space="preserve"> informácie na stránke CKO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4" w14:textId="7EF88BBD" w:rsidR="00131CFB" w:rsidRPr="00A6158B" w:rsidRDefault="00873C20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Príručka pre Žiadateľa OP ĽZ</w:t>
    </w:r>
    <w:r w:rsidR="00B2208E">
      <w:rPr>
        <w:rFonts w:ascii="Arial Narrow" w:hAnsi="Arial Narrow"/>
        <w:sz w:val="20"/>
        <w:szCs w:val="20"/>
      </w:rPr>
      <w:t xml:space="preserve"> verzia </w:t>
    </w:r>
    <w:del w:id="13" w:author="Autor">
      <w:r w:rsidR="00A6158B" w:rsidDel="00543F24">
        <w:rPr>
          <w:rFonts w:ascii="Arial Narrow" w:hAnsi="Arial Narrow"/>
          <w:sz w:val="20"/>
          <w:szCs w:val="20"/>
        </w:rPr>
        <w:delText>4</w:delText>
      </w:r>
      <w:r w:rsidR="00B2208E" w:rsidDel="00543F24">
        <w:rPr>
          <w:rFonts w:ascii="Arial Narrow" w:hAnsi="Arial Narrow"/>
          <w:sz w:val="20"/>
          <w:szCs w:val="20"/>
        </w:rPr>
        <w:delText>.</w:delText>
      </w:r>
      <w:r w:rsidR="007B4778" w:rsidDel="00543F24">
        <w:rPr>
          <w:rFonts w:ascii="Arial Narrow" w:hAnsi="Arial Narrow"/>
          <w:sz w:val="20"/>
          <w:szCs w:val="20"/>
        </w:rPr>
        <w:delText>2</w:delText>
      </w:r>
    </w:del>
    <w:ins w:id="14" w:author="Autor">
      <w:r w:rsidR="00543F24">
        <w:rPr>
          <w:rFonts w:ascii="Arial Narrow" w:hAnsi="Arial Narrow"/>
          <w:sz w:val="20"/>
          <w:szCs w:val="20"/>
        </w:rPr>
        <w:t>5.0</w:t>
      </w:r>
    </w:ins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>
      <w:rPr>
        <w:b/>
        <w:noProof/>
        <w:lang w:eastAsia="sk-SK"/>
      </w:rPr>
      <w:t xml:space="preserve"> </w:t>
    </w:r>
    <w:r w:rsidR="00B2208E" w:rsidRPr="00B2208E">
      <w:rPr>
        <w:rFonts w:ascii="Arial Narrow" w:hAnsi="Arial Narrow" w:cs="Times New Roman"/>
        <w:sz w:val="20"/>
        <w:szCs w:val="20"/>
      </w:rPr>
      <w:t>P</w:t>
    </w:r>
    <w:r w:rsidR="00512B4A" w:rsidRPr="00B2208E">
      <w:rPr>
        <w:rFonts w:ascii="Arial Narrow" w:hAnsi="Arial Narrow" w:cs="Times New Roman"/>
        <w:sz w:val="20"/>
        <w:szCs w:val="20"/>
      </w:rPr>
      <w:t xml:space="preserve">ríloha č. </w:t>
    </w:r>
    <w:r w:rsidR="00ED07C7" w:rsidRPr="00B2208E">
      <w:rPr>
        <w:rFonts w:ascii="Arial Narrow" w:hAnsi="Arial Narrow" w:cs="Times New Roman"/>
        <w:sz w:val="20"/>
        <w:szCs w:val="20"/>
      </w:rPr>
      <w:t>5</w:t>
    </w:r>
  </w:p>
  <w:p w14:paraId="0D2E405D" w14:textId="77777777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 w:cs="Times New Roman"/>
        <w:sz w:val="20"/>
        <w:szCs w:val="20"/>
      </w:rPr>
    </w:pPr>
  </w:p>
  <w:p w14:paraId="4267F8C4" w14:textId="2B1C2A1A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sk-SK"/>
      </w:rPr>
      <w:drawing>
        <wp:inline distT="0" distB="0" distL="0" distR="0" wp14:anchorId="7287EE1A" wp14:editId="3B3CBB6D">
          <wp:extent cx="5162550" cy="491306"/>
          <wp:effectExtent l="0" t="0" r="0" b="444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8635" cy="492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F0A95" w14:textId="77777777" w:rsidR="00C37FA9" w:rsidRPr="00131CFB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FB"/>
    <w:rsid w:val="0004470F"/>
    <w:rsid w:val="00056A19"/>
    <w:rsid w:val="00075A55"/>
    <w:rsid w:val="001140BA"/>
    <w:rsid w:val="00131CFB"/>
    <w:rsid w:val="001B3BBF"/>
    <w:rsid w:val="00252DBF"/>
    <w:rsid w:val="003E2BF6"/>
    <w:rsid w:val="003F61DB"/>
    <w:rsid w:val="00427F44"/>
    <w:rsid w:val="00482F37"/>
    <w:rsid w:val="004E17CD"/>
    <w:rsid w:val="00512B4A"/>
    <w:rsid w:val="00543F24"/>
    <w:rsid w:val="005552DD"/>
    <w:rsid w:val="005B06EA"/>
    <w:rsid w:val="005D30B1"/>
    <w:rsid w:val="005E591A"/>
    <w:rsid w:val="00693E60"/>
    <w:rsid w:val="006C6B13"/>
    <w:rsid w:val="006D4396"/>
    <w:rsid w:val="00717D20"/>
    <w:rsid w:val="00722BA0"/>
    <w:rsid w:val="0074244C"/>
    <w:rsid w:val="007459F4"/>
    <w:rsid w:val="007B4778"/>
    <w:rsid w:val="007C3661"/>
    <w:rsid w:val="007C5607"/>
    <w:rsid w:val="007D5D5B"/>
    <w:rsid w:val="00873C20"/>
    <w:rsid w:val="00897461"/>
    <w:rsid w:val="008E0F9C"/>
    <w:rsid w:val="00953AC5"/>
    <w:rsid w:val="009747FF"/>
    <w:rsid w:val="00A020F6"/>
    <w:rsid w:val="00A6158B"/>
    <w:rsid w:val="00AB5FCF"/>
    <w:rsid w:val="00AE16B6"/>
    <w:rsid w:val="00AF74E3"/>
    <w:rsid w:val="00B2208E"/>
    <w:rsid w:val="00B24BE2"/>
    <w:rsid w:val="00B76FF6"/>
    <w:rsid w:val="00B835E1"/>
    <w:rsid w:val="00BD00E2"/>
    <w:rsid w:val="00BD4B13"/>
    <w:rsid w:val="00C054E9"/>
    <w:rsid w:val="00C07FFD"/>
    <w:rsid w:val="00C37FA9"/>
    <w:rsid w:val="00CA3D61"/>
    <w:rsid w:val="00CE78AE"/>
    <w:rsid w:val="00CF0726"/>
    <w:rsid w:val="00D96C5F"/>
    <w:rsid w:val="00DD5F28"/>
    <w:rsid w:val="00DE7A0B"/>
    <w:rsid w:val="00E266CD"/>
    <w:rsid w:val="00EA0D14"/>
    <w:rsid w:val="00EC387E"/>
    <w:rsid w:val="00ED07C7"/>
    <w:rsid w:val="00F2268A"/>
    <w:rsid w:val="00F42834"/>
    <w:rsid w:val="00F910AD"/>
    <w:rsid w:val="00FB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F83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 w:line="240" w:lineRule="auto"/>
    </w:pPr>
    <w:rPr>
      <w:rFonts w:ascii="Times New Roman" w:hAnsi="Times New Roman"/>
      <w:color w:val="365F91" w:themeColor="accent1" w:themeShade="BF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spacing w:line="240" w:lineRule="auto"/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spacing w:line="240" w:lineRule="auto"/>
      <w:jc w:val="both"/>
    </w:pPr>
    <w:rPr>
      <w:rFonts w:ascii="Times New Roman" w:hAnsi="Times New Roman"/>
      <w:i w:val="0"/>
      <w:color w:val="365F91" w:themeColor="accent1" w:themeShade="B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pPr>
      <w:spacing w:line="240" w:lineRule="auto"/>
    </w:pPr>
    <w:rPr>
      <w:rFonts w:ascii="Times New Roman" w:hAnsi="Times New Roman"/>
      <w:b/>
      <w:i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1CFB"/>
  </w:style>
  <w:style w:type="paragraph" w:styleId="Pta">
    <w:name w:val="footer"/>
    <w:basedOn w:val="Normlny"/>
    <w:link w:val="Pt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1CFB"/>
  </w:style>
  <w:style w:type="paragraph" w:styleId="Textbubliny">
    <w:name w:val="Balloon Text"/>
    <w:basedOn w:val="Normlny"/>
    <w:link w:val="TextbublinyChar"/>
    <w:uiPriority w:val="99"/>
    <w:semiHidden/>
    <w:unhideWhenUsed/>
    <w:rsid w:val="0013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CF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1CF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1CF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akazkycko@vlada.gov.s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1FCC3-7DAB-4305-B81E-D3C317E94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6FCEF0-30D6-4D67-9C0E-874CE784B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DC615-5DFE-4C80-A076-81A6F7B5E8D4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B58E4D-EFCD-47BB-AEBF-1F4223E4A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2018-10-15T13:01:00Z</dcterms:created>
  <dcterms:modified xsi:type="dcterms:W3CDTF">2018-11-14T13:27:00Z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